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415D66" w14:textId="62A610A0" w:rsidR="0026752D" w:rsidRPr="00F60A68" w:rsidRDefault="00901C01" w:rsidP="00F60A68">
      <w:pPr>
        <w:pStyle w:val="NoSpacing"/>
        <w:jc w:val="center"/>
        <w:rPr>
          <w:rFonts w:ascii="Arial" w:hAnsi="Arial" w:cs="Arial"/>
          <w:b/>
          <w:bCs/>
        </w:rPr>
      </w:pPr>
      <w:r w:rsidRPr="00901C01">
        <w:rPr>
          <w:rFonts w:ascii="Arial" w:hAnsi="Arial" w:cs="Arial"/>
          <w:noProof/>
        </w:rPr>
        <mc:AlternateContent>
          <mc:Choice Requires="wps">
            <w:drawing>
              <wp:anchor distT="45720" distB="45720" distL="114300" distR="114300" simplePos="0" relativeHeight="251659264" behindDoc="1" locked="0" layoutInCell="1" allowOverlap="1" wp14:anchorId="55864FFD" wp14:editId="1B1F926A">
                <wp:simplePos x="0" y="0"/>
                <wp:positionH relativeFrom="column">
                  <wp:posOffset>5829300</wp:posOffset>
                </wp:positionH>
                <wp:positionV relativeFrom="page">
                  <wp:posOffset>171450</wp:posOffset>
                </wp:positionV>
                <wp:extent cx="830580" cy="441325"/>
                <wp:effectExtent l="0" t="0" r="762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0580" cy="441325"/>
                        </a:xfrm>
                        <a:prstGeom prst="rect">
                          <a:avLst/>
                        </a:prstGeom>
                        <a:solidFill>
                          <a:srgbClr val="FFFFFF"/>
                        </a:solidFill>
                        <a:ln w="9525">
                          <a:noFill/>
                          <a:miter lim="800000"/>
                          <a:headEnd/>
                          <a:tailEnd/>
                        </a:ln>
                      </wps:spPr>
                      <wps:txbx>
                        <w:txbxContent>
                          <w:p w14:paraId="61BC0040" w14:textId="0B2456CC" w:rsidR="00901C01" w:rsidRDefault="00901C01" w:rsidP="00901C01">
                            <w:pPr>
                              <w:pStyle w:val="NoSpacing"/>
                            </w:pPr>
                            <w:r>
                              <w:t>Amended</w:t>
                            </w:r>
                          </w:p>
                          <w:p w14:paraId="23751F49" w14:textId="685468B9" w:rsidR="00901C01" w:rsidRDefault="00901C01" w:rsidP="00901C01">
                            <w:pPr>
                              <w:pStyle w:val="NoSpacing"/>
                            </w:pPr>
                            <w:r>
                              <w:t>1/12/2026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5864FFD" id="_x0000_t202" coordsize="21600,21600" o:spt="202" path="m,l,21600r21600,l21600,xe">
                <v:stroke joinstyle="miter"/>
                <v:path gradientshapeok="t" o:connecttype="rect"/>
              </v:shapetype>
              <v:shape id="Text Box 2" o:spid="_x0000_s1026" type="#_x0000_t202" style="position:absolute;left:0;text-align:left;margin-left:459pt;margin-top:13.5pt;width:65.4pt;height:34.7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" stroked="f">
                <v:textbox style="mso-fit-shape-to-text:t">
                  <w:txbxContent>
                    <w:p w14:paraId="61BC0040" w14:textId="0B2456CC" w:rsidR="00901C01" w:rsidRDefault="00901C01" w:rsidP="00901C01">
                      <w:pPr>
                        <w:pStyle w:val="NoSpacing"/>
                      </w:pPr>
                      <w:r>
                        <w:t>Amended</w:t>
                      </w:r>
                    </w:p>
                    <w:p w14:paraId="23751F49" w14:textId="685468B9" w:rsidR="00901C01" w:rsidRDefault="00901C01" w:rsidP="00901C01">
                      <w:pPr>
                        <w:pStyle w:val="NoSpacing"/>
                      </w:pPr>
                      <w:r>
                        <w:t>1/12/2026</w:t>
                      </w:r>
                    </w:p>
                  </w:txbxContent>
                </v:textbox>
                <w10:wrap anchory="page"/>
              </v:shape>
            </w:pict>
          </mc:Fallback>
        </mc:AlternateContent>
      </w:r>
      <w:r w:rsidR="007051DE">
        <w:rPr>
          <w:rFonts w:ascii="Arial" w:hAnsi="Arial" w:cs="Arial"/>
          <w:b/>
          <w:bCs/>
        </w:rPr>
        <w:t xml:space="preserve">RESOLUTION </w:t>
      </w:r>
      <w:r w:rsidR="00247B1C" w:rsidRPr="00F60A68">
        <w:rPr>
          <w:rFonts w:ascii="Arial" w:hAnsi="Arial" w:cs="Arial"/>
          <w:b/>
          <w:bCs/>
        </w:rPr>
        <w:t>2-26-R</w:t>
      </w:r>
    </w:p>
    <w:p w14:paraId="56FBF8E4" w14:textId="77777777" w:rsidR="00247B1C" w:rsidRPr="00F60A68" w:rsidRDefault="00247B1C" w:rsidP="00F60A68">
      <w:pPr>
        <w:pStyle w:val="NoSpacing"/>
        <w:jc w:val="both"/>
        <w:rPr>
          <w:rFonts w:ascii="Arial" w:hAnsi="Arial" w:cs="Arial"/>
        </w:rPr>
      </w:pPr>
    </w:p>
    <w:p w14:paraId="1527F259" w14:textId="1F81F814" w:rsidR="0026752D" w:rsidRPr="00F60A68" w:rsidRDefault="0026752D" w:rsidP="00F60A68">
      <w:pPr>
        <w:pStyle w:val="NoSpacing"/>
        <w:ind w:left="576" w:right="576"/>
        <w:jc w:val="both"/>
        <w:rPr>
          <w:rFonts w:ascii="Arial" w:hAnsi="Arial" w:cs="Arial"/>
          <w:b/>
          <w:bCs/>
        </w:rPr>
      </w:pPr>
      <w:r w:rsidRPr="00F60A68">
        <w:rPr>
          <w:rFonts w:ascii="Arial" w:hAnsi="Arial" w:cs="Arial"/>
          <w:b/>
          <w:bCs/>
        </w:rPr>
        <w:t>A RESOLUTION AUTHORIZING THE MAYOR AS DELEGATE TO REPRESENT THE CITY OF CELINA AS A MEMBER OF THE BOARD OF DIRECTORS OF THE OHIO MUNICIPAL ELECTRIC ASSOCIATION.</w:t>
      </w:r>
    </w:p>
    <w:p w14:paraId="28F3F6FF" w14:textId="77777777" w:rsidR="00F60A68" w:rsidRPr="00F60A68" w:rsidRDefault="00F60A68" w:rsidP="00F60A68">
      <w:pPr>
        <w:pStyle w:val="NoSpacing"/>
        <w:jc w:val="both"/>
        <w:rPr>
          <w:rFonts w:ascii="Arial" w:hAnsi="Arial" w:cs="Arial"/>
        </w:rPr>
      </w:pPr>
    </w:p>
    <w:p w14:paraId="44BE9735" w14:textId="5AC0D431" w:rsidR="0026752D" w:rsidRPr="00F60A68" w:rsidRDefault="00D82F04" w:rsidP="00F60A68">
      <w:pPr>
        <w:pStyle w:val="NoSpacing"/>
        <w:jc w:val="both"/>
        <w:rPr>
          <w:rFonts w:ascii="Arial" w:hAnsi="Arial" w:cs="Arial"/>
        </w:rPr>
      </w:pPr>
      <w:r w:rsidRPr="00F60A68">
        <w:rPr>
          <w:rFonts w:ascii="Arial" w:hAnsi="Arial" w:cs="Arial"/>
        </w:rPr>
        <w:t>WHEREAS, the</w:t>
      </w:r>
      <w:r w:rsidR="00607EF3">
        <w:rPr>
          <w:rFonts w:ascii="Arial" w:hAnsi="Arial" w:cs="Arial"/>
        </w:rPr>
        <w:t xml:space="preserve"> City</w:t>
      </w:r>
      <w:r w:rsidRPr="00F60A68">
        <w:rPr>
          <w:rFonts w:ascii="Arial" w:hAnsi="Arial" w:cs="Arial"/>
        </w:rPr>
        <w:t xml:space="preserve"> </w:t>
      </w:r>
      <w:r w:rsidR="00607EF3" w:rsidRPr="00F60A68">
        <w:rPr>
          <w:rFonts w:ascii="Arial" w:hAnsi="Arial" w:cs="Arial"/>
        </w:rPr>
        <w:t>of</w:t>
      </w:r>
      <w:r w:rsidR="00A22190">
        <w:rPr>
          <w:rFonts w:ascii="Arial" w:hAnsi="Arial" w:cs="Arial"/>
        </w:rPr>
        <w:t xml:space="preserve"> </w:t>
      </w:r>
      <w:ins w:id="0" w:author="Kari Fox" w:date="2026-01-13T09:00:00Z" w16du:dateUtc="2026-01-13T14:00:00Z">
        <w:r w:rsidR="00A22190">
          <w:rPr>
            <w:rFonts w:ascii="Arial" w:hAnsi="Arial" w:cs="Arial"/>
          </w:rPr>
          <w:t>Celina</w:t>
        </w:r>
      </w:ins>
      <w:r w:rsidR="00901C01">
        <w:rPr>
          <w:rFonts w:ascii="Arial" w:hAnsi="Arial" w:cs="Arial"/>
        </w:rPr>
        <w:t xml:space="preserve"> </w:t>
      </w:r>
      <w:r w:rsidR="00607EF3" w:rsidRPr="00F60A68">
        <w:rPr>
          <w:rFonts w:ascii="Arial" w:hAnsi="Arial" w:cs="Arial"/>
        </w:rPr>
        <w:t>(</w:t>
      </w:r>
      <w:r w:rsidRPr="00F60A68">
        <w:rPr>
          <w:rFonts w:ascii="Arial" w:hAnsi="Arial" w:cs="Arial"/>
        </w:rPr>
        <w:t>“Municipality”) is a member of the Ohio Municipal Electric Association (“OMEA”), a non-profit corporation in the State of Ohio whose members are Ohio municipal corporations that own and operate electric utility systems; and</w:t>
      </w:r>
    </w:p>
    <w:p w14:paraId="344DFA29" w14:textId="77777777" w:rsidR="00F60A68" w:rsidRPr="00F60A68" w:rsidRDefault="00F60A68" w:rsidP="00F60A68">
      <w:pPr>
        <w:pStyle w:val="NoSpacing"/>
        <w:jc w:val="both"/>
        <w:rPr>
          <w:rFonts w:ascii="Arial" w:hAnsi="Arial" w:cs="Arial"/>
        </w:rPr>
      </w:pPr>
    </w:p>
    <w:p w14:paraId="32FA54F1" w14:textId="1B0C5FA9" w:rsidR="00D82F04" w:rsidRPr="00F60A68" w:rsidRDefault="00D82F04" w:rsidP="00F60A68">
      <w:pPr>
        <w:pStyle w:val="NoSpacing"/>
        <w:jc w:val="both"/>
        <w:rPr>
          <w:rFonts w:ascii="Arial" w:hAnsi="Arial" w:cs="Arial"/>
        </w:rPr>
      </w:pPr>
      <w:r w:rsidRPr="00F60A68">
        <w:rPr>
          <w:rFonts w:ascii="Arial" w:hAnsi="Arial" w:cs="Arial"/>
        </w:rPr>
        <w:t>WHEREAS, OMEA exists for a public purpose, namely as a legislative liaison to assist municipally owned electric systems of the State of Ohio in monitoring State and Federal legislative and regulatory activities relevant to the electric industry; and to keep appropriate State and Federal elected officials informed of the positive or negative impact of those activities on member systems; and</w:t>
      </w:r>
    </w:p>
    <w:p w14:paraId="6C5AA4C9" w14:textId="77777777" w:rsidR="00F60A68" w:rsidRPr="00F60A68" w:rsidRDefault="00F60A68" w:rsidP="00F60A68">
      <w:pPr>
        <w:pStyle w:val="NoSpacing"/>
        <w:jc w:val="both"/>
        <w:rPr>
          <w:rFonts w:ascii="Arial" w:hAnsi="Arial" w:cs="Arial"/>
        </w:rPr>
      </w:pPr>
    </w:p>
    <w:p w14:paraId="1CF719FE" w14:textId="77777777" w:rsidR="0026752D" w:rsidRPr="00F60A68" w:rsidRDefault="00D82F04" w:rsidP="00F60A68">
      <w:pPr>
        <w:pStyle w:val="NoSpacing"/>
        <w:jc w:val="both"/>
        <w:rPr>
          <w:rFonts w:ascii="Arial" w:hAnsi="Arial" w:cs="Arial"/>
        </w:rPr>
      </w:pPr>
      <w:r w:rsidRPr="00F60A68">
        <w:rPr>
          <w:rFonts w:ascii="Arial" w:hAnsi="Arial" w:cs="Arial"/>
        </w:rPr>
        <w:t>WHEREAS, the affairs of OMEA are managed by a Board of Directors (“Board”), with sixteen voting members (twelve designated for elected officials, four designated for either elected or non-elected officials and three of sixteen elected by the Board as named individuals on an Executive Committee); and</w:t>
      </w:r>
    </w:p>
    <w:p w14:paraId="36EC6DAB" w14:textId="77777777" w:rsidR="00F60A68" w:rsidRPr="00F60A68" w:rsidRDefault="00F60A68" w:rsidP="00F60A68">
      <w:pPr>
        <w:pStyle w:val="NoSpacing"/>
        <w:jc w:val="both"/>
        <w:rPr>
          <w:rFonts w:ascii="Arial" w:hAnsi="Arial" w:cs="Arial"/>
        </w:rPr>
      </w:pPr>
    </w:p>
    <w:p w14:paraId="4F2ADF80" w14:textId="77777777" w:rsidR="0026752D" w:rsidRPr="00F60A68" w:rsidRDefault="00D82F04" w:rsidP="00F60A68">
      <w:pPr>
        <w:pStyle w:val="NoSpacing"/>
        <w:jc w:val="both"/>
        <w:rPr>
          <w:rFonts w:ascii="Arial" w:hAnsi="Arial" w:cs="Arial"/>
        </w:rPr>
      </w:pPr>
      <w:r w:rsidRPr="00F60A68">
        <w:rPr>
          <w:rFonts w:ascii="Arial" w:hAnsi="Arial" w:cs="Arial"/>
        </w:rPr>
        <w:t>WHEREAS, the voting members of the Board are elected by, and from among, the membership, and the Municipality has been elected as a Director of the Board (“Director”); and</w:t>
      </w:r>
    </w:p>
    <w:p w14:paraId="2DE8B148" w14:textId="77777777" w:rsidR="00F60A68" w:rsidRPr="00F60A68" w:rsidRDefault="00F60A68" w:rsidP="00F60A68">
      <w:pPr>
        <w:pStyle w:val="NoSpacing"/>
        <w:jc w:val="both"/>
        <w:rPr>
          <w:rFonts w:ascii="Arial" w:hAnsi="Arial" w:cs="Arial"/>
        </w:rPr>
      </w:pPr>
    </w:p>
    <w:p w14:paraId="228ECF3E" w14:textId="02248C66" w:rsidR="00D82F04" w:rsidRPr="00F60A68" w:rsidRDefault="00D82F04" w:rsidP="00F60A68">
      <w:pPr>
        <w:pStyle w:val="NoSpacing"/>
        <w:jc w:val="both"/>
        <w:rPr>
          <w:rFonts w:ascii="Arial" w:hAnsi="Arial" w:cs="Arial"/>
        </w:rPr>
      </w:pPr>
      <w:r w:rsidRPr="00F60A68">
        <w:rPr>
          <w:rFonts w:ascii="Arial" w:hAnsi="Arial" w:cs="Arial"/>
        </w:rPr>
        <w:t>WHEREAS, the Municipality is required to designate formally a person to represent it on the Board and to exercise the duties of OMEA; and</w:t>
      </w:r>
    </w:p>
    <w:p w14:paraId="57BA9692" w14:textId="77777777" w:rsidR="00F60A68" w:rsidRPr="00F60A68" w:rsidRDefault="00F60A68" w:rsidP="00F60A68">
      <w:pPr>
        <w:pStyle w:val="NoSpacing"/>
        <w:jc w:val="both"/>
        <w:rPr>
          <w:rFonts w:ascii="Arial" w:hAnsi="Arial" w:cs="Arial"/>
        </w:rPr>
      </w:pPr>
    </w:p>
    <w:p w14:paraId="7DAE4DBA" w14:textId="77777777" w:rsidR="0026752D" w:rsidRPr="00F60A68" w:rsidRDefault="00D82F04" w:rsidP="00F60A68">
      <w:pPr>
        <w:pStyle w:val="NoSpacing"/>
        <w:jc w:val="both"/>
        <w:rPr>
          <w:rFonts w:ascii="Arial" w:hAnsi="Arial" w:cs="Arial"/>
        </w:rPr>
      </w:pPr>
      <w:r w:rsidRPr="00F60A68">
        <w:rPr>
          <w:rFonts w:ascii="Arial" w:hAnsi="Arial" w:cs="Arial"/>
        </w:rPr>
        <w:t>WHEREAS, the Municipality desires to provide for the appointment of an alternate representative to serve in the designated Director’s stead during such period as the Director may be unable to represent the Municipality.</w:t>
      </w:r>
    </w:p>
    <w:p w14:paraId="2B5DD923" w14:textId="77777777" w:rsidR="00F60A68" w:rsidRPr="00F60A68" w:rsidRDefault="00F60A68" w:rsidP="00F60A68">
      <w:pPr>
        <w:pStyle w:val="NoSpacing"/>
        <w:jc w:val="both"/>
        <w:rPr>
          <w:rFonts w:ascii="Arial" w:hAnsi="Arial" w:cs="Arial"/>
        </w:rPr>
      </w:pPr>
    </w:p>
    <w:p w14:paraId="3B777338" w14:textId="62143429" w:rsidR="00D82F04" w:rsidRPr="00F60A68" w:rsidRDefault="00D82F04" w:rsidP="00F60A68">
      <w:pPr>
        <w:pStyle w:val="NoSpacing"/>
        <w:jc w:val="both"/>
        <w:rPr>
          <w:rFonts w:ascii="Arial" w:hAnsi="Arial" w:cs="Arial"/>
        </w:rPr>
      </w:pPr>
      <w:r w:rsidRPr="00F60A68">
        <w:rPr>
          <w:rFonts w:ascii="Arial" w:hAnsi="Arial" w:cs="Arial"/>
        </w:rPr>
        <w:t xml:space="preserve">NOW, THEREFORE, BE IT RESOLVED, by the </w:t>
      </w:r>
      <w:r w:rsidR="00607EF3">
        <w:rPr>
          <w:rFonts w:ascii="Arial" w:hAnsi="Arial" w:cs="Arial"/>
        </w:rPr>
        <w:t>Council</w:t>
      </w:r>
      <w:r w:rsidRPr="00F60A68">
        <w:rPr>
          <w:rFonts w:ascii="Arial" w:hAnsi="Arial" w:cs="Arial"/>
        </w:rPr>
        <w:t xml:space="preserve"> of the </w:t>
      </w:r>
      <w:r w:rsidR="00607EF3">
        <w:rPr>
          <w:rFonts w:ascii="Arial" w:hAnsi="Arial" w:cs="Arial"/>
        </w:rPr>
        <w:t>City</w:t>
      </w:r>
      <w:r w:rsidRPr="00F60A68">
        <w:rPr>
          <w:rFonts w:ascii="Arial" w:hAnsi="Arial" w:cs="Arial"/>
        </w:rPr>
        <w:t xml:space="preserve"> of </w:t>
      </w:r>
      <w:r w:rsidR="00607EF3">
        <w:rPr>
          <w:rFonts w:ascii="Arial" w:hAnsi="Arial" w:cs="Arial"/>
        </w:rPr>
        <w:t>Celina</w:t>
      </w:r>
      <w:r w:rsidRPr="00F60A68">
        <w:rPr>
          <w:rFonts w:ascii="Arial" w:hAnsi="Arial" w:cs="Arial"/>
        </w:rPr>
        <w:t xml:space="preserve">, </w:t>
      </w:r>
      <w:r w:rsidR="00607EF3">
        <w:rPr>
          <w:rFonts w:ascii="Arial" w:hAnsi="Arial" w:cs="Arial"/>
        </w:rPr>
        <w:t>County of Mercer, State of Ohio.</w:t>
      </w:r>
    </w:p>
    <w:p w14:paraId="20585991" w14:textId="77777777" w:rsidR="00F60A68" w:rsidRPr="00F60A68" w:rsidRDefault="00F60A68" w:rsidP="00F60A68">
      <w:pPr>
        <w:pStyle w:val="NoSpacing"/>
        <w:jc w:val="both"/>
        <w:rPr>
          <w:rFonts w:ascii="Arial" w:hAnsi="Arial" w:cs="Arial"/>
        </w:rPr>
      </w:pPr>
    </w:p>
    <w:p w14:paraId="5AB9CB20" w14:textId="4E19B3A1" w:rsidR="0026752D" w:rsidRPr="00F60A68" w:rsidRDefault="00D82F04" w:rsidP="00F60A68">
      <w:pPr>
        <w:pStyle w:val="NoSpacing"/>
        <w:jc w:val="center"/>
        <w:rPr>
          <w:rFonts w:ascii="Arial" w:hAnsi="Arial" w:cs="Arial"/>
          <w:u w:val="single"/>
        </w:rPr>
      </w:pPr>
      <w:r w:rsidRPr="00F60A68">
        <w:rPr>
          <w:rFonts w:ascii="Arial" w:hAnsi="Arial" w:cs="Arial"/>
          <w:u w:val="single"/>
        </w:rPr>
        <w:t xml:space="preserve">SECTION </w:t>
      </w:r>
      <w:r w:rsidR="0026752D" w:rsidRPr="00F60A68">
        <w:rPr>
          <w:rFonts w:ascii="Arial" w:hAnsi="Arial" w:cs="Arial"/>
          <w:u w:val="single"/>
        </w:rPr>
        <w:t>ONE</w:t>
      </w:r>
    </w:p>
    <w:p w14:paraId="685CCB3D" w14:textId="77777777" w:rsidR="00F60A68" w:rsidRPr="00F60A68" w:rsidRDefault="00F60A68" w:rsidP="00F60A68">
      <w:pPr>
        <w:pStyle w:val="NoSpacing"/>
        <w:jc w:val="both"/>
        <w:rPr>
          <w:rFonts w:ascii="Arial" w:hAnsi="Arial" w:cs="Arial"/>
          <w:u w:val="single"/>
        </w:rPr>
      </w:pPr>
    </w:p>
    <w:p w14:paraId="708C0122" w14:textId="5D74B899" w:rsidR="00D82F04" w:rsidRPr="00F60A68" w:rsidRDefault="00D82F04" w:rsidP="00F60A68">
      <w:pPr>
        <w:pStyle w:val="NoSpacing"/>
        <w:jc w:val="both"/>
        <w:rPr>
          <w:rFonts w:ascii="Arial" w:hAnsi="Arial" w:cs="Arial"/>
        </w:rPr>
      </w:pPr>
      <w:r w:rsidRPr="00F60A68">
        <w:rPr>
          <w:rFonts w:ascii="Arial" w:hAnsi="Arial" w:cs="Arial"/>
        </w:rPr>
        <w:t>T</w:t>
      </w:r>
      <w:r w:rsidR="00607EF3">
        <w:rPr>
          <w:rFonts w:ascii="Arial" w:hAnsi="Arial" w:cs="Arial"/>
        </w:rPr>
        <w:t>HAT,</w:t>
      </w:r>
      <w:r w:rsidRPr="00F60A68">
        <w:rPr>
          <w:rFonts w:ascii="Arial" w:hAnsi="Arial" w:cs="Arial"/>
        </w:rPr>
        <w:t xml:space="preserve"> effective immediately, the </w:t>
      </w:r>
      <w:r w:rsidR="00607EF3">
        <w:rPr>
          <w:rFonts w:ascii="Arial" w:hAnsi="Arial" w:cs="Arial"/>
        </w:rPr>
        <w:t>Mayor</w:t>
      </w:r>
      <w:r w:rsidRPr="00F60A68">
        <w:rPr>
          <w:rFonts w:ascii="Arial" w:hAnsi="Arial" w:cs="Arial"/>
        </w:rPr>
        <w:t xml:space="preserve">, as an incident of his or her official capacity, be and is hereby designated for the period of his or her service, the representative of the Municipality on the Board to act on behalf of Municipality in the discharge duties as a Director and that the </w:t>
      </w:r>
      <w:r w:rsidR="00607EF3">
        <w:rPr>
          <w:rFonts w:ascii="Arial" w:hAnsi="Arial" w:cs="Arial"/>
        </w:rPr>
        <w:t>Mayor</w:t>
      </w:r>
      <w:r w:rsidRPr="00F60A68">
        <w:rPr>
          <w:rFonts w:ascii="Arial" w:hAnsi="Arial" w:cs="Arial"/>
        </w:rPr>
        <w:t xml:space="preserve"> may designate in writing another official of the Municipality as the alternate representative (“Alternate”) to the Director to serve during such period as the Director may be unable to represent the Municipality.</w:t>
      </w:r>
    </w:p>
    <w:p w14:paraId="35BE4B40" w14:textId="77777777" w:rsidR="00F60A68" w:rsidRPr="00F60A68" w:rsidRDefault="00F60A68" w:rsidP="00F60A68">
      <w:pPr>
        <w:pStyle w:val="NoSpacing"/>
        <w:jc w:val="both"/>
        <w:rPr>
          <w:rFonts w:ascii="Arial" w:hAnsi="Arial" w:cs="Arial"/>
        </w:rPr>
      </w:pPr>
    </w:p>
    <w:p w14:paraId="4F09AD64" w14:textId="16AE7F26" w:rsidR="0026752D" w:rsidRPr="00F60A68" w:rsidRDefault="00D82F04" w:rsidP="00F60A68">
      <w:pPr>
        <w:pStyle w:val="NoSpacing"/>
        <w:jc w:val="center"/>
        <w:rPr>
          <w:rFonts w:ascii="Arial" w:hAnsi="Arial" w:cs="Arial"/>
          <w:u w:val="single"/>
        </w:rPr>
      </w:pPr>
      <w:r w:rsidRPr="00F60A68">
        <w:rPr>
          <w:rFonts w:ascii="Arial" w:hAnsi="Arial" w:cs="Arial"/>
          <w:u w:val="single"/>
        </w:rPr>
        <w:t xml:space="preserve">SECTION </w:t>
      </w:r>
      <w:r w:rsidR="0026752D" w:rsidRPr="00F60A68">
        <w:rPr>
          <w:rFonts w:ascii="Arial" w:hAnsi="Arial" w:cs="Arial"/>
          <w:u w:val="single"/>
        </w:rPr>
        <w:t>TWO</w:t>
      </w:r>
    </w:p>
    <w:p w14:paraId="014A99E5" w14:textId="77777777" w:rsidR="00F60A68" w:rsidRPr="00F60A68" w:rsidRDefault="00F60A68" w:rsidP="00F60A68">
      <w:pPr>
        <w:pStyle w:val="NoSpacing"/>
        <w:jc w:val="both"/>
        <w:rPr>
          <w:rFonts w:ascii="Arial" w:hAnsi="Arial" w:cs="Arial"/>
          <w:u w:val="single"/>
        </w:rPr>
      </w:pPr>
    </w:p>
    <w:p w14:paraId="461474BB" w14:textId="0E44F370" w:rsidR="00D82F04" w:rsidRPr="00F60A68" w:rsidRDefault="00D82F04" w:rsidP="00F60A68">
      <w:pPr>
        <w:pStyle w:val="NoSpacing"/>
        <w:jc w:val="both"/>
        <w:rPr>
          <w:rFonts w:ascii="Arial" w:hAnsi="Arial" w:cs="Arial"/>
        </w:rPr>
      </w:pPr>
      <w:r w:rsidRPr="00F60A68">
        <w:rPr>
          <w:rFonts w:ascii="Arial" w:hAnsi="Arial" w:cs="Arial"/>
        </w:rPr>
        <w:t>T</w:t>
      </w:r>
      <w:r w:rsidR="00607EF3">
        <w:rPr>
          <w:rFonts w:ascii="Arial" w:hAnsi="Arial" w:cs="Arial"/>
        </w:rPr>
        <w:t>HAT,</w:t>
      </w:r>
      <w:r w:rsidRPr="00F60A68">
        <w:rPr>
          <w:rFonts w:ascii="Arial" w:hAnsi="Arial" w:cs="Arial"/>
        </w:rPr>
        <w:t xml:space="preserve"> the Director or Alternate of the Municipality so designated be, and hereby is, authorized and empowered, acting for, in the name of and on behalf of the Municipality, and as the Municipality’s agent, to exercise all the functions, powers, rights and privileges, and to fulfill the obligations, that the Municipality may have as a Director of the Board, including without limitation to attend and take part in meetings of the Board and of committees of the Board, to vote on and otherwise act with respect to all matters that may properly come before the Board or any </w:t>
      </w:r>
      <w:r w:rsidRPr="00F60A68">
        <w:rPr>
          <w:rFonts w:ascii="Arial" w:hAnsi="Arial" w:cs="Arial"/>
        </w:rPr>
        <w:lastRenderedPageBreak/>
        <w:t>committee of the Board, and to do or cause to be done all acts, and to take all steps as may in each case be, in the opinion of such representative, necessary or desirable in order to represent the Municipality and exercise its functions, powers, rights and privileges, and to fulfill its obligations, as a Director and to carry out the full intent and purposes of this Resolution and the purposes and powers of OMEA.</w:t>
      </w:r>
    </w:p>
    <w:p w14:paraId="5C4F30DA" w14:textId="77777777" w:rsidR="00F60A68" w:rsidRPr="00F60A68" w:rsidRDefault="00F60A68" w:rsidP="00F60A68">
      <w:pPr>
        <w:pStyle w:val="NoSpacing"/>
        <w:jc w:val="both"/>
        <w:rPr>
          <w:rFonts w:ascii="Arial" w:hAnsi="Arial" w:cs="Arial"/>
        </w:rPr>
      </w:pPr>
    </w:p>
    <w:p w14:paraId="13D8D22C" w14:textId="13118DF9" w:rsidR="0026752D" w:rsidRPr="00F60A68" w:rsidRDefault="00D82F04" w:rsidP="00F60A68">
      <w:pPr>
        <w:pStyle w:val="NoSpacing"/>
        <w:jc w:val="center"/>
        <w:rPr>
          <w:rFonts w:ascii="Arial" w:hAnsi="Arial" w:cs="Arial"/>
          <w:u w:val="single"/>
        </w:rPr>
      </w:pPr>
      <w:r w:rsidRPr="00F60A68">
        <w:rPr>
          <w:rFonts w:ascii="Arial" w:hAnsi="Arial" w:cs="Arial"/>
          <w:u w:val="single"/>
        </w:rPr>
        <w:t xml:space="preserve">SECTION </w:t>
      </w:r>
      <w:r w:rsidR="0026752D" w:rsidRPr="00F60A68">
        <w:rPr>
          <w:rFonts w:ascii="Arial" w:hAnsi="Arial" w:cs="Arial"/>
          <w:u w:val="single"/>
        </w:rPr>
        <w:t>THREE</w:t>
      </w:r>
    </w:p>
    <w:p w14:paraId="3F4B797E" w14:textId="77777777" w:rsidR="00F60A68" w:rsidRPr="00F60A68" w:rsidRDefault="00F60A68" w:rsidP="00F60A68">
      <w:pPr>
        <w:pStyle w:val="NoSpacing"/>
        <w:jc w:val="both"/>
        <w:rPr>
          <w:rFonts w:ascii="Arial" w:hAnsi="Arial" w:cs="Arial"/>
          <w:u w:val="single"/>
        </w:rPr>
      </w:pPr>
    </w:p>
    <w:p w14:paraId="19CEFBAF" w14:textId="60A0C722" w:rsidR="00D82F04" w:rsidRPr="00F60A68" w:rsidRDefault="00D82F04" w:rsidP="00F60A68">
      <w:pPr>
        <w:pStyle w:val="NoSpacing"/>
        <w:jc w:val="both"/>
        <w:rPr>
          <w:rFonts w:ascii="Arial" w:hAnsi="Arial" w:cs="Arial"/>
        </w:rPr>
      </w:pPr>
      <w:r w:rsidRPr="00F60A68">
        <w:rPr>
          <w:rFonts w:ascii="Arial" w:hAnsi="Arial" w:cs="Arial"/>
        </w:rPr>
        <w:t>T</w:t>
      </w:r>
      <w:r w:rsidR="00607EF3">
        <w:rPr>
          <w:rFonts w:ascii="Arial" w:hAnsi="Arial" w:cs="Arial"/>
        </w:rPr>
        <w:t>HAT,</w:t>
      </w:r>
      <w:r w:rsidRPr="00F60A68">
        <w:rPr>
          <w:rFonts w:ascii="Arial" w:hAnsi="Arial" w:cs="Arial"/>
        </w:rPr>
        <w:t xml:space="preserve"> said representative shall receive no compensation from OMEA for service as a Director, but shall be entitled to have OMEA and its related entities provide meals, lodging or transportation related to service as a Director or alternatively, to receive reimbursement from OMEA for reasonable out-of-pocket expenses associated with his or her service as representative for the Municipality as Director, all in accordance with OMEA’s policies and procedures.</w:t>
      </w:r>
    </w:p>
    <w:p w14:paraId="24875CB1" w14:textId="77777777" w:rsidR="00F60A68" w:rsidRPr="00F60A68" w:rsidRDefault="00F60A68" w:rsidP="00F60A68">
      <w:pPr>
        <w:pStyle w:val="NoSpacing"/>
        <w:jc w:val="both"/>
        <w:rPr>
          <w:rFonts w:ascii="Arial" w:hAnsi="Arial" w:cs="Arial"/>
        </w:rPr>
      </w:pPr>
    </w:p>
    <w:p w14:paraId="25B74F6F" w14:textId="046F286C" w:rsidR="00F60A68" w:rsidRPr="00F60A68" w:rsidRDefault="00D82F04" w:rsidP="00F60A68">
      <w:pPr>
        <w:pStyle w:val="NoSpacing"/>
        <w:jc w:val="center"/>
        <w:rPr>
          <w:rFonts w:ascii="Arial" w:hAnsi="Arial" w:cs="Arial"/>
          <w:u w:val="single"/>
        </w:rPr>
      </w:pPr>
      <w:r w:rsidRPr="00F60A68">
        <w:rPr>
          <w:rFonts w:ascii="Arial" w:hAnsi="Arial" w:cs="Arial"/>
          <w:u w:val="single"/>
        </w:rPr>
        <w:t xml:space="preserve">SECTION </w:t>
      </w:r>
      <w:r w:rsidR="0026752D" w:rsidRPr="00F60A68">
        <w:rPr>
          <w:rFonts w:ascii="Arial" w:hAnsi="Arial" w:cs="Arial"/>
          <w:u w:val="single"/>
        </w:rPr>
        <w:t>FOUR</w:t>
      </w:r>
    </w:p>
    <w:p w14:paraId="7600643C" w14:textId="77777777" w:rsidR="00F60A68" w:rsidRPr="00F60A68" w:rsidRDefault="00F60A68" w:rsidP="00F60A68">
      <w:pPr>
        <w:pStyle w:val="NoSpacing"/>
        <w:jc w:val="both"/>
        <w:rPr>
          <w:rFonts w:ascii="Arial" w:hAnsi="Arial" w:cs="Arial"/>
          <w:u w:val="single"/>
        </w:rPr>
      </w:pPr>
    </w:p>
    <w:p w14:paraId="349A2292" w14:textId="5750B540" w:rsidR="00D82F04" w:rsidRDefault="00D82F04" w:rsidP="00F60A68">
      <w:pPr>
        <w:pStyle w:val="NoSpacing"/>
        <w:jc w:val="both"/>
        <w:rPr>
          <w:rFonts w:ascii="Arial" w:hAnsi="Arial" w:cs="Arial"/>
        </w:rPr>
      </w:pPr>
      <w:r w:rsidRPr="00F60A68">
        <w:rPr>
          <w:rFonts w:ascii="Arial" w:hAnsi="Arial" w:cs="Arial"/>
        </w:rPr>
        <w:t>T</w:t>
      </w:r>
      <w:r w:rsidR="00607EF3">
        <w:rPr>
          <w:rFonts w:ascii="Arial" w:hAnsi="Arial" w:cs="Arial"/>
        </w:rPr>
        <w:t>HAT,</w:t>
      </w:r>
      <w:r w:rsidRPr="00F60A68">
        <w:rPr>
          <w:rFonts w:ascii="Arial" w:hAnsi="Arial" w:cs="Arial"/>
        </w:rPr>
        <w:t xml:space="preserve"> this </w:t>
      </w:r>
      <w:r w:rsidR="00607EF3">
        <w:rPr>
          <w:rFonts w:ascii="Arial" w:hAnsi="Arial" w:cs="Arial"/>
        </w:rPr>
        <w:t>R</w:t>
      </w:r>
      <w:r w:rsidRPr="00F60A68">
        <w:rPr>
          <w:rFonts w:ascii="Arial" w:hAnsi="Arial" w:cs="Arial"/>
        </w:rPr>
        <w:t xml:space="preserve">esolution supersedes any previous </w:t>
      </w:r>
      <w:r w:rsidR="00F60A68" w:rsidRPr="00F60A68">
        <w:rPr>
          <w:rFonts w:ascii="Arial" w:hAnsi="Arial" w:cs="Arial"/>
        </w:rPr>
        <w:t>R</w:t>
      </w:r>
      <w:r w:rsidRPr="00F60A68">
        <w:rPr>
          <w:rFonts w:ascii="Arial" w:hAnsi="Arial" w:cs="Arial"/>
        </w:rPr>
        <w:t>esolutions relating to the designation of OMEA Directors.</w:t>
      </w:r>
    </w:p>
    <w:p w14:paraId="56378D47" w14:textId="77777777" w:rsidR="00607EF3" w:rsidRPr="00F60A68" w:rsidRDefault="00607EF3" w:rsidP="00F60A68">
      <w:pPr>
        <w:pStyle w:val="NoSpacing"/>
        <w:jc w:val="both"/>
        <w:rPr>
          <w:rFonts w:ascii="Arial" w:hAnsi="Arial" w:cs="Arial"/>
        </w:rPr>
      </w:pPr>
    </w:p>
    <w:p w14:paraId="182D0525" w14:textId="2C4BA2A0" w:rsidR="00D82F04" w:rsidRPr="00F60A68" w:rsidRDefault="00D82F04" w:rsidP="00F60A68">
      <w:pPr>
        <w:pStyle w:val="NoSpacing"/>
        <w:jc w:val="center"/>
        <w:rPr>
          <w:rFonts w:ascii="Arial" w:hAnsi="Arial" w:cs="Arial"/>
          <w:u w:val="single"/>
        </w:rPr>
      </w:pPr>
      <w:r w:rsidRPr="00F60A68">
        <w:rPr>
          <w:rFonts w:ascii="Arial" w:hAnsi="Arial" w:cs="Arial"/>
          <w:u w:val="single"/>
        </w:rPr>
        <w:t xml:space="preserve">SECTION </w:t>
      </w:r>
      <w:r w:rsidR="0026752D" w:rsidRPr="00F60A68">
        <w:rPr>
          <w:rFonts w:ascii="Arial" w:hAnsi="Arial" w:cs="Arial"/>
          <w:u w:val="single"/>
        </w:rPr>
        <w:t>FIVE</w:t>
      </w:r>
    </w:p>
    <w:p w14:paraId="6A56B49C" w14:textId="77777777" w:rsidR="00F60A68" w:rsidRPr="00F60A68" w:rsidRDefault="00F60A68" w:rsidP="00F60A68">
      <w:pPr>
        <w:pStyle w:val="NoSpacing"/>
        <w:jc w:val="both"/>
        <w:rPr>
          <w:rFonts w:ascii="Arial" w:hAnsi="Arial" w:cs="Arial"/>
          <w:u w:val="single"/>
        </w:rPr>
      </w:pPr>
    </w:p>
    <w:p w14:paraId="122B2892" w14:textId="084BAD4C" w:rsidR="00D82F04" w:rsidRDefault="00F60A68" w:rsidP="00F60A68">
      <w:pPr>
        <w:pStyle w:val="NoSpacing"/>
        <w:jc w:val="both"/>
        <w:rPr>
          <w:rFonts w:ascii="Arial" w:hAnsi="Arial" w:cs="Arial"/>
        </w:rPr>
      </w:pPr>
      <w:r w:rsidRPr="00F60A68">
        <w:rPr>
          <w:rFonts w:ascii="Arial" w:hAnsi="Arial" w:cs="Arial"/>
        </w:rPr>
        <w:t>NOW, therefore, this Resolution shall take effect and be in force from and after its passage and approval by the Mayor</w:t>
      </w:r>
      <w:r w:rsidR="00607EF3">
        <w:rPr>
          <w:rFonts w:ascii="Arial" w:hAnsi="Arial" w:cs="Arial"/>
        </w:rPr>
        <w:t xml:space="preserve"> at the earliest period by law.  </w:t>
      </w:r>
    </w:p>
    <w:p w14:paraId="275D93FA" w14:textId="77777777" w:rsidR="00607EF3" w:rsidRDefault="00607EF3" w:rsidP="00F60A68">
      <w:pPr>
        <w:pStyle w:val="NoSpacing"/>
        <w:jc w:val="both"/>
        <w:rPr>
          <w:rFonts w:ascii="Arial" w:hAnsi="Arial" w:cs="Arial"/>
        </w:rPr>
      </w:pPr>
    </w:p>
    <w:p w14:paraId="5003F423" w14:textId="77777777" w:rsidR="00607EF3" w:rsidRPr="00607EF3" w:rsidRDefault="00607EF3" w:rsidP="00607EF3">
      <w:pPr>
        <w:spacing w:after="0" w:line="240" w:lineRule="auto"/>
        <w:jc w:val="center"/>
        <w:rPr>
          <w:rFonts w:ascii="Arial" w:eastAsia="Times New Roman" w:hAnsi="Arial" w:cs="Arial"/>
        </w:rPr>
      </w:pPr>
      <w:r w:rsidRPr="00607EF3">
        <w:rPr>
          <w:rFonts w:ascii="Arial" w:eastAsia="Times New Roman" w:hAnsi="Arial" w:cs="Arial"/>
        </w:rPr>
        <w:t xml:space="preserve">PASSED this </w:t>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rPr>
        <w:t xml:space="preserve"> day of </w:t>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rPr>
        <w:t>, 2026</w:t>
      </w:r>
    </w:p>
    <w:p w14:paraId="42B9D295" w14:textId="77777777" w:rsidR="00607EF3" w:rsidRPr="00607EF3" w:rsidRDefault="00607EF3" w:rsidP="00607EF3">
      <w:pPr>
        <w:spacing w:after="0" w:line="240" w:lineRule="auto"/>
        <w:rPr>
          <w:rFonts w:ascii="Arial" w:eastAsia="Times New Roman" w:hAnsi="Arial" w:cs="Arial"/>
          <w:bCs/>
        </w:rPr>
      </w:pPr>
    </w:p>
    <w:p w14:paraId="6DD07F3C" w14:textId="77777777" w:rsidR="00607EF3" w:rsidRPr="00607EF3" w:rsidRDefault="00607EF3" w:rsidP="00607EF3">
      <w:pPr>
        <w:spacing w:after="0" w:line="240" w:lineRule="auto"/>
        <w:rPr>
          <w:rFonts w:ascii="Arial" w:eastAsia="Times New Roman" w:hAnsi="Arial" w:cs="Arial"/>
        </w:rPr>
      </w:pP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p>
    <w:p w14:paraId="72AE0A38" w14:textId="77777777" w:rsidR="00607EF3" w:rsidRPr="00607EF3" w:rsidRDefault="00607EF3" w:rsidP="00607EF3">
      <w:pPr>
        <w:spacing w:after="0" w:line="240" w:lineRule="auto"/>
        <w:rPr>
          <w:rFonts w:ascii="Arial" w:eastAsia="Times New Roman" w:hAnsi="Arial" w:cs="Arial"/>
        </w:rPr>
      </w:pPr>
    </w:p>
    <w:p w14:paraId="19CAF611" w14:textId="77777777" w:rsidR="00607EF3" w:rsidRPr="00607EF3" w:rsidRDefault="00607EF3" w:rsidP="00607EF3">
      <w:pPr>
        <w:spacing w:after="0" w:line="240" w:lineRule="auto"/>
        <w:rPr>
          <w:rFonts w:ascii="Arial" w:eastAsia="Times New Roman" w:hAnsi="Arial" w:cs="Arial"/>
          <w:u w:val="single"/>
        </w:rPr>
      </w:pP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p>
    <w:p w14:paraId="1A4E970F" w14:textId="77777777" w:rsidR="00607EF3" w:rsidRPr="00607EF3" w:rsidRDefault="00607EF3" w:rsidP="00607EF3">
      <w:pPr>
        <w:spacing w:after="0" w:line="240" w:lineRule="auto"/>
        <w:rPr>
          <w:rFonts w:ascii="Arial" w:eastAsia="Times New Roman" w:hAnsi="Arial" w:cs="Arial"/>
          <w:bCs/>
        </w:rPr>
      </w:pP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bCs/>
        </w:rPr>
        <w:t xml:space="preserve">Jason D. King, President of </w:t>
      </w:r>
      <w:smartTag w:uri="urn:schemas-microsoft-com:office:smarttags" w:element="PersonName">
        <w:r w:rsidRPr="00607EF3">
          <w:rPr>
            <w:rFonts w:ascii="Arial" w:eastAsia="Times New Roman" w:hAnsi="Arial" w:cs="Arial"/>
            <w:bCs/>
          </w:rPr>
          <w:t>Council</w:t>
        </w:r>
      </w:smartTag>
    </w:p>
    <w:p w14:paraId="5405ECB8" w14:textId="77777777" w:rsidR="00607EF3" w:rsidRPr="00607EF3" w:rsidRDefault="00607EF3" w:rsidP="00607EF3">
      <w:pPr>
        <w:spacing w:after="0" w:line="240" w:lineRule="auto"/>
        <w:rPr>
          <w:rFonts w:ascii="Arial" w:eastAsia="Times New Roman" w:hAnsi="Arial" w:cs="Arial"/>
          <w:bCs/>
        </w:rPr>
      </w:pPr>
      <w:r w:rsidRPr="00607EF3">
        <w:rPr>
          <w:rFonts w:ascii="Arial" w:eastAsia="Times New Roman" w:hAnsi="Arial" w:cs="Arial"/>
          <w:bCs/>
        </w:rPr>
        <w:t>ATTEST:</w:t>
      </w:r>
    </w:p>
    <w:p w14:paraId="0257399F" w14:textId="77777777" w:rsidR="00607EF3" w:rsidRPr="00607EF3" w:rsidRDefault="00607EF3" w:rsidP="00607EF3">
      <w:pPr>
        <w:spacing w:after="0" w:line="240" w:lineRule="auto"/>
        <w:rPr>
          <w:rFonts w:ascii="Arial" w:eastAsia="Times New Roman" w:hAnsi="Arial" w:cs="Arial"/>
          <w:bCs/>
        </w:rPr>
      </w:pPr>
    </w:p>
    <w:p w14:paraId="674A3604" w14:textId="77777777" w:rsidR="00607EF3" w:rsidRPr="00607EF3" w:rsidRDefault="00607EF3" w:rsidP="00607EF3">
      <w:pPr>
        <w:spacing w:after="0" w:line="240" w:lineRule="auto"/>
        <w:rPr>
          <w:rFonts w:ascii="Arial" w:eastAsia="Times New Roman" w:hAnsi="Arial" w:cs="Arial"/>
          <w:bCs/>
          <w:u w:val="single"/>
        </w:rPr>
      </w:pPr>
      <w:r w:rsidRPr="00607EF3">
        <w:rPr>
          <w:rFonts w:ascii="Arial" w:eastAsia="Times New Roman" w:hAnsi="Arial" w:cs="Arial"/>
          <w:bCs/>
          <w:u w:val="single"/>
        </w:rPr>
        <w:tab/>
      </w:r>
      <w:r w:rsidRPr="00607EF3">
        <w:rPr>
          <w:rFonts w:ascii="Arial" w:eastAsia="Times New Roman" w:hAnsi="Arial" w:cs="Arial"/>
          <w:bCs/>
          <w:u w:val="single"/>
        </w:rPr>
        <w:tab/>
      </w:r>
      <w:r w:rsidRPr="00607EF3">
        <w:rPr>
          <w:rFonts w:ascii="Arial" w:eastAsia="Times New Roman" w:hAnsi="Arial" w:cs="Arial"/>
          <w:bCs/>
          <w:u w:val="single"/>
        </w:rPr>
        <w:tab/>
      </w:r>
      <w:r w:rsidRPr="00607EF3">
        <w:rPr>
          <w:rFonts w:ascii="Arial" w:eastAsia="Times New Roman" w:hAnsi="Arial" w:cs="Arial"/>
          <w:bCs/>
          <w:u w:val="single"/>
        </w:rPr>
        <w:tab/>
      </w:r>
      <w:r w:rsidRPr="00607EF3">
        <w:rPr>
          <w:rFonts w:ascii="Arial" w:eastAsia="Times New Roman" w:hAnsi="Arial" w:cs="Arial"/>
          <w:bCs/>
          <w:u w:val="single"/>
        </w:rPr>
        <w:tab/>
      </w:r>
      <w:r w:rsidRPr="00607EF3">
        <w:rPr>
          <w:rFonts w:ascii="Arial" w:eastAsia="Times New Roman" w:hAnsi="Arial" w:cs="Arial"/>
          <w:bCs/>
          <w:u w:val="single"/>
        </w:rPr>
        <w:tab/>
      </w:r>
    </w:p>
    <w:p w14:paraId="25072C92" w14:textId="77777777" w:rsidR="00607EF3" w:rsidRPr="00607EF3" w:rsidRDefault="00607EF3" w:rsidP="00607EF3">
      <w:pPr>
        <w:spacing w:after="0" w:line="240" w:lineRule="auto"/>
        <w:rPr>
          <w:rFonts w:ascii="Arial" w:eastAsia="Times New Roman" w:hAnsi="Arial" w:cs="Arial"/>
        </w:rPr>
      </w:pPr>
      <w:r w:rsidRPr="00607EF3">
        <w:rPr>
          <w:rFonts w:ascii="Arial" w:eastAsia="Times New Roman" w:hAnsi="Arial" w:cs="Arial"/>
        </w:rPr>
        <w:t>Kari R. Fox, Clerk of Council</w:t>
      </w:r>
    </w:p>
    <w:p w14:paraId="1F45A3D9" w14:textId="77777777" w:rsidR="00607EF3" w:rsidRPr="00607EF3" w:rsidRDefault="00607EF3" w:rsidP="00607EF3">
      <w:pPr>
        <w:spacing w:after="0" w:line="240" w:lineRule="auto"/>
        <w:rPr>
          <w:rFonts w:ascii="Arial" w:eastAsia="Times New Roman" w:hAnsi="Arial" w:cs="Arial"/>
          <w:bCs/>
        </w:rPr>
      </w:pP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bCs/>
        </w:rPr>
        <w:t xml:space="preserve">APPROVED </w:t>
      </w:r>
      <w:r w:rsidRPr="00607EF3">
        <w:rPr>
          <w:rFonts w:ascii="Arial" w:eastAsia="Times New Roman" w:hAnsi="Arial" w:cs="Arial"/>
          <w:bCs/>
          <w:u w:val="single"/>
        </w:rPr>
        <w:tab/>
      </w:r>
      <w:r w:rsidRPr="00607EF3">
        <w:rPr>
          <w:rFonts w:ascii="Arial" w:eastAsia="Times New Roman" w:hAnsi="Arial" w:cs="Arial"/>
          <w:bCs/>
          <w:u w:val="single"/>
        </w:rPr>
        <w:tab/>
      </w:r>
      <w:r w:rsidRPr="00607EF3">
        <w:rPr>
          <w:rFonts w:ascii="Arial" w:eastAsia="Times New Roman" w:hAnsi="Arial" w:cs="Arial"/>
          <w:bCs/>
          <w:u w:val="single"/>
        </w:rPr>
        <w:tab/>
        <w:t xml:space="preserve">         </w:t>
      </w:r>
      <w:proofErr w:type="gramStart"/>
      <w:r w:rsidRPr="00607EF3">
        <w:rPr>
          <w:rFonts w:ascii="Arial" w:eastAsia="Times New Roman" w:hAnsi="Arial" w:cs="Arial"/>
          <w:bCs/>
          <w:u w:val="single"/>
        </w:rPr>
        <w:t xml:space="preserve">  </w:t>
      </w:r>
      <w:r w:rsidRPr="00607EF3">
        <w:rPr>
          <w:rFonts w:ascii="Arial" w:eastAsia="Times New Roman" w:hAnsi="Arial" w:cs="Arial"/>
          <w:bCs/>
        </w:rPr>
        <w:t>,</w:t>
      </w:r>
      <w:proofErr w:type="gramEnd"/>
      <w:r w:rsidRPr="00607EF3">
        <w:rPr>
          <w:rFonts w:ascii="Arial" w:eastAsia="Times New Roman" w:hAnsi="Arial" w:cs="Arial"/>
          <w:bCs/>
        </w:rPr>
        <w:t xml:space="preserve"> 2026</w:t>
      </w:r>
    </w:p>
    <w:p w14:paraId="4DAB8842" w14:textId="77777777" w:rsidR="00607EF3" w:rsidRPr="00607EF3" w:rsidRDefault="00607EF3" w:rsidP="00607EF3">
      <w:pPr>
        <w:spacing w:after="0" w:line="240" w:lineRule="auto"/>
        <w:rPr>
          <w:rFonts w:ascii="Arial" w:eastAsia="Times New Roman" w:hAnsi="Arial" w:cs="Arial"/>
        </w:rPr>
      </w:pPr>
    </w:p>
    <w:p w14:paraId="4897304E" w14:textId="77777777" w:rsidR="00607EF3" w:rsidRPr="00607EF3" w:rsidRDefault="00607EF3" w:rsidP="00607EF3">
      <w:pPr>
        <w:spacing w:after="0" w:line="240" w:lineRule="auto"/>
        <w:rPr>
          <w:rFonts w:ascii="Arial" w:eastAsia="Times New Roman" w:hAnsi="Arial" w:cs="Arial"/>
          <w:u w:val="single"/>
        </w:rPr>
      </w:pP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p>
    <w:p w14:paraId="6B25027D" w14:textId="77777777" w:rsidR="00607EF3" w:rsidRPr="00607EF3" w:rsidRDefault="00607EF3" w:rsidP="00607EF3">
      <w:pPr>
        <w:spacing w:after="0" w:line="240" w:lineRule="auto"/>
        <w:rPr>
          <w:rFonts w:ascii="Arial" w:eastAsia="Times New Roman" w:hAnsi="Arial" w:cs="Arial"/>
          <w:bCs/>
        </w:rPr>
      </w:pP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rPr>
        <w:tab/>
      </w:r>
      <w:r w:rsidRPr="00607EF3">
        <w:rPr>
          <w:rFonts w:ascii="Arial" w:eastAsia="Times New Roman" w:hAnsi="Arial" w:cs="Arial"/>
          <w:bCs/>
        </w:rPr>
        <w:t>Jeffrey S. Hazel, Mayor</w:t>
      </w:r>
    </w:p>
    <w:p w14:paraId="05DD73AB" w14:textId="77777777" w:rsidR="00607EF3" w:rsidRPr="00607EF3" w:rsidRDefault="00607EF3" w:rsidP="00607EF3">
      <w:pPr>
        <w:spacing w:after="0" w:line="240" w:lineRule="auto"/>
        <w:rPr>
          <w:rFonts w:ascii="Arial" w:eastAsia="Times New Roman" w:hAnsi="Arial" w:cs="Arial"/>
          <w:bCs/>
        </w:rPr>
      </w:pPr>
    </w:p>
    <w:p w14:paraId="1BAB1D26" w14:textId="77777777" w:rsidR="00607EF3" w:rsidRPr="00607EF3" w:rsidRDefault="00607EF3" w:rsidP="00607EF3">
      <w:pPr>
        <w:spacing w:after="0" w:line="240" w:lineRule="auto"/>
        <w:rPr>
          <w:rFonts w:ascii="Arial" w:eastAsia="Times New Roman" w:hAnsi="Arial" w:cs="Arial"/>
        </w:rPr>
      </w:pPr>
      <w:r w:rsidRPr="00607EF3">
        <w:rPr>
          <w:rFonts w:ascii="Arial" w:eastAsia="Times New Roman" w:hAnsi="Arial" w:cs="Arial"/>
        </w:rPr>
        <w:t>APPROVED AS TO FORM:</w:t>
      </w:r>
    </w:p>
    <w:p w14:paraId="0E89ECDC" w14:textId="77777777" w:rsidR="00607EF3" w:rsidRPr="00607EF3" w:rsidRDefault="00607EF3" w:rsidP="00607EF3">
      <w:pPr>
        <w:spacing w:after="0" w:line="240" w:lineRule="auto"/>
        <w:rPr>
          <w:rFonts w:ascii="Arial" w:eastAsia="Times New Roman" w:hAnsi="Arial" w:cs="Arial"/>
        </w:rPr>
      </w:pPr>
    </w:p>
    <w:p w14:paraId="5C507449" w14:textId="77777777" w:rsidR="00607EF3" w:rsidRPr="00607EF3" w:rsidRDefault="00607EF3" w:rsidP="00607EF3">
      <w:pPr>
        <w:spacing w:after="0" w:line="240" w:lineRule="auto"/>
        <w:rPr>
          <w:rFonts w:ascii="Arial" w:eastAsia="Times New Roman" w:hAnsi="Arial" w:cs="Arial"/>
          <w:u w:val="single"/>
        </w:rPr>
      </w:pP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r w:rsidRPr="00607EF3">
        <w:rPr>
          <w:rFonts w:ascii="Arial" w:eastAsia="Times New Roman" w:hAnsi="Arial" w:cs="Arial"/>
          <w:u w:val="single"/>
        </w:rPr>
        <w:tab/>
      </w:r>
    </w:p>
    <w:p w14:paraId="1589EF7C" w14:textId="77777777" w:rsidR="00607EF3" w:rsidRPr="00607EF3" w:rsidRDefault="00607EF3" w:rsidP="00607EF3">
      <w:pPr>
        <w:spacing w:after="0" w:line="240" w:lineRule="auto"/>
        <w:rPr>
          <w:rFonts w:ascii="Arial" w:eastAsia="Times New Roman" w:hAnsi="Arial" w:cs="Arial"/>
        </w:rPr>
      </w:pPr>
      <w:r w:rsidRPr="00607EF3">
        <w:rPr>
          <w:rFonts w:ascii="Arial" w:eastAsia="Times New Roman" w:hAnsi="Arial" w:cs="Arial"/>
        </w:rPr>
        <w:t>George Erik Moore, Esq., City Law Director</w:t>
      </w:r>
    </w:p>
    <w:p w14:paraId="1E020EF1" w14:textId="77777777" w:rsidR="00607EF3" w:rsidRPr="00F60A68" w:rsidRDefault="00607EF3" w:rsidP="00F60A68">
      <w:pPr>
        <w:pStyle w:val="NoSpacing"/>
        <w:jc w:val="both"/>
        <w:rPr>
          <w:rFonts w:ascii="Arial" w:hAnsi="Arial" w:cs="Arial"/>
        </w:rPr>
      </w:pPr>
    </w:p>
    <w:p w14:paraId="1CC0317F" w14:textId="3E1D0C83" w:rsidR="00D82F04" w:rsidRPr="0026752D" w:rsidRDefault="00D82F04" w:rsidP="0026752D">
      <w:pPr>
        <w:spacing w:line="276" w:lineRule="auto"/>
        <w:ind w:firstLine="6"/>
        <w:jc w:val="both"/>
        <w:rPr>
          <w:rFonts w:ascii="Arial" w:hAnsi="Arial" w:cs="Arial"/>
        </w:rPr>
      </w:pPr>
    </w:p>
    <w:p w14:paraId="7A22245D" w14:textId="77777777" w:rsidR="00115666" w:rsidRPr="00F9330C" w:rsidRDefault="00115666">
      <w:pPr>
        <w:rPr>
          <w:rFonts w:ascii="Arial" w:hAnsi="Arial" w:cs="Arial"/>
        </w:rPr>
      </w:pPr>
    </w:p>
    <w:sectPr w:rsidR="00115666" w:rsidRPr="00F933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ri Fox">
    <w15:presenceInfo w15:providerId="Windows Live" w15:userId="2c8bff59b1d94c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F04"/>
    <w:rsid w:val="00022242"/>
    <w:rsid w:val="00115666"/>
    <w:rsid w:val="0015135C"/>
    <w:rsid w:val="001A53A2"/>
    <w:rsid w:val="00247B1C"/>
    <w:rsid w:val="0026752D"/>
    <w:rsid w:val="002702C9"/>
    <w:rsid w:val="002A5254"/>
    <w:rsid w:val="003D7770"/>
    <w:rsid w:val="00607EF3"/>
    <w:rsid w:val="007051DE"/>
    <w:rsid w:val="00901C01"/>
    <w:rsid w:val="00931450"/>
    <w:rsid w:val="00A22190"/>
    <w:rsid w:val="00D82F04"/>
    <w:rsid w:val="00EA6E94"/>
    <w:rsid w:val="00F60A68"/>
    <w:rsid w:val="00F933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61A7236"/>
  <w15:chartTrackingRefBased/>
  <w15:docId w15:val="{875D95A1-40F7-436A-948D-CE890871A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2F0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6752D"/>
    <w:pPr>
      <w:spacing w:after="0" w:line="240" w:lineRule="auto"/>
    </w:pPr>
    <w:rPr>
      <w:rFonts w:ascii="Calibri" w:eastAsia="Calibri" w:hAnsi="Calibri" w:cs="Times New Roman"/>
    </w:rPr>
  </w:style>
  <w:style w:type="paragraph" w:styleId="Revision">
    <w:name w:val="Revision"/>
    <w:hidden/>
    <w:uiPriority w:val="99"/>
    <w:semiHidden/>
    <w:rsid w:val="00A2219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651</Words>
  <Characters>3712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Beirne</dc:creator>
  <cp:keywords/>
  <dc:description/>
  <cp:lastModifiedBy>Kari Fox</cp:lastModifiedBy>
  <cp:revision>3</cp:revision>
  <cp:lastPrinted>2026-01-13T14:00:00Z</cp:lastPrinted>
  <dcterms:created xsi:type="dcterms:W3CDTF">2026-01-13T14:00:00Z</dcterms:created>
  <dcterms:modified xsi:type="dcterms:W3CDTF">2026-01-13T14:01:00Z</dcterms:modified>
</cp:coreProperties>
</file>